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bookmarkEnd w:id="1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523833EC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  <w:r w:rsidR="0096536E" w:rsidRPr="00CF0408">
        <w:rPr>
          <w:rFonts w:ascii="Arial" w:hAnsi="Arial" w:cs="Arial"/>
          <w:sz w:val="22"/>
          <w:szCs w:val="22"/>
        </w:rPr>
        <w:tab/>
      </w:r>
    </w:p>
    <w:p w14:paraId="79A231F3" w14:textId="33D8F326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6C1ABF" w:rsidRPr="00CF0408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14AD1C9F" w:rsidR="006D72A9" w:rsidRPr="00CF0408" w:rsidRDefault="006D72A9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 xml:space="preserve">Koordinierende DSt: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BaE nach § 76 SGB III" w:value="BaE nach § 76 SGB I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AsA nach § 130 SGB III" w:value="AsA nach § 130 SGB III"/>
            <w:listItem w:displayText="abH nach § 75 SGB III" w:value="abH nach § 75 SGB III"/>
            <w:listItem w:displayText="BerEb nach § 49 SGB III" w:value="BerEb nach § 49 SGB III"/>
            <w:listItem w:displayText="Reha-Ausbildung nach § 117 Abs. 1 S. 1 Nr. 1b SGB III" w:value="Reha-Ausbildung nach § 117 Abs. 1 S. 1 Nr. 1b SGB III"/>
            <w:listItem w:displayText="InRAM nach § 117 Abs. 1 S. 1 Nr. 1b SGB III" w:value="InRAM nach § 117 Abs. 1 S. 1 Nr. 1b SGB III"/>
            <w:listItem w:displayText="bbuReha nach § 117 Abs. 1 S.1 Nr. 1b SGB III" w:value="bbuReha nach § 117 Abs. 1 S.1 Nr. 1b SGB III"/>
            <w:listItem w:displayText="bbA nach § 117 Abs. 1 S. 1 Nr. 1b SGB III" w:value="bbA nach § 117 Abs. 1 S. 1 Nr. 1b SGB III"/>
            <w:listItem w:displayText="DIA-AM nach § 49 Abs. 4 SGB IX" w:value="DIA-AM nach § 49 Abs. 4 SGB IX"/>
            <w:listItem w:displayText="UB nach § 55 SGB IX" w:value="UB nach § 55 SGB IX"/>
            <w:listItem w:displayText="DIA-AM i.V.m. UB nach § 49 Abs.4 SGB IX i.V.m. § 55 SGB IX" w:value="DIA-AM i.V.m. UB nach § 49 Abs.4 SGB IX i.V.m. § 55 SGB IX"/>
            <w:listItem w:displayText="THB nach § 49 Abs. 3 Nr. 7 SGB IX" w:value="THB nach § 49 Abs. 3 Nr. 7 SGB IX"/>
            <w:listItem w:displayText="BuKSelb nach § 16c SGB II" w:value="BuKSelb nach § 16c SGB 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GK nach §§ 81 bis 87, § 131a SGB III" w:value="GK nach §§ 81 bis 87, § 131a SGB III"/>
            <w:listItem w:displayText="ganzheitliche beschäftigungsbegleitende Betreuung nach § 16e SGB II / § 16i SGB II" w:value="ganzheitliche beschäftigungsbegleitende Betreuung nach § 16e SGB II / § 16i SGB II"/>
            <w:listItem w:displayText="Berufsorientierungsmaßnahme nach § 48 SGB III" w:value="Berufsorientierungsmaßnahmen nach § 48 SGB III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0FBF7CE5" w14:textId="52A07984" w:rsidR="00A43320" w:rsidRPr="00A43320" w:rsidRDefault="00A43320" w:rsidP="0042328A">
      <w:pPr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40271A09" w14:textId="77777777" w:rsidR="00A43320" w:rsidRPr="001D0B6A" w:rsidRDefault="00A43320" w:rsidP="000033E7">
      <w:pPr>
        <w:spacing w:line="360" w:lineRule="auto"/>
        <w:rPr>
          <w:rFonts w:ascii="Arial" w:hAnsi="Arial" w:cs="Arial"/>
          <w:sz w:val="14"/>
          <w:szCs w:val="24"/>
        </w:rPr>
      </w:pPr>
    </w:p>
    <w:p w14:paraId="1158EE6A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71E91A1" w14:textId="4BE76722" w:rsidR="001D0B6A" w:rsidRDefault="001D0B6A" w:rsidP="00E63AD8">
      <w:pPr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p w14:paraId="076C6656" w14:textId="77777777" w:rsidR="002347D0" w:rsidRPr="0031256F" w:rsidRDefault="002347D0" w:rsidP="00E63AD8">
      <w:pPr>
        <w:jc w:val="both"/>
        <w:rPr>
          <w:rFonts w:ascii="Arial" w:hAnsi="Arial"/>
          <w:sz w:val="16"/>
        </w:rPr>
      </w:pPr>
    </w:p>
    <w:p w14:paraId="2AC59678" w14:textId="77777777" w:rsidR="001D0B6A" w:rsidRPr="00E63AD8" w:rsidRDefault="001D0B6A" w:rsidP="000033E7">
      <w:pPr>
        <w:spacing w:line="360" w:lineRule="auto"/>
        <w:rPr>
          <w:rFonts w:ascii="Arial" w:hAnsi="Arial" w:cs="Arial"/>
          <w:sz w:val="10"/>
          <w:szCs w:val="24"/>
        </w:rPr>
      </w:pPr>
    </w:p>
    <w:tbl>
      <w:tblPr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B63994" w:rsidRPr="00897D08" w14:paraId="4B6831BA" w14:textId="77777777" w:rsidTr="00F61033">
        <w:trPr>
          <w:trHeight w:val="1758"/>
        </w:trPr>
        <w:tc>
          <w:tcPr>
            <w:tcW w:w="9267" w:type="dxa"/>
          </w:tcPr>
          <w:p w14:paraId="792A5048" w14:textId="77777777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Bezeichnung und Anschrift des Auftragnehmers</w:t>
            </w:r>
          </w:p>
          <w:p w14:paraId="6756E06D" w14:textId="040C3A9A" w:rsidR="00F61033" w:rsidRPr="00717C50" w:rsidRDefault="00B63994" w:rsidP="00A63E3A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ECA29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33276C41" w14:textId="05026924" w:rsid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  <w:p w14:paraId="48884439" w14:textId="4F2870ED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Tel-Nr. des Ansprechpartners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6D8063F8" w14:textId="28E92D98" w:rsidR="00D2646A" w:rsidRPr="00717C50" w:rsidRDefault="003E2045" w:rsidP="006C1ABF">
            <w:pPr>
              <w:spacing w:before="12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A70BFD3" w14:textId="2DE4BC1F" w:rsid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3B11B7B2" w14:textId="77777777" w:rsidR="003E2045" w:rsidRPr="00F61033" w:rsidRDefault="003E2045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227BBCB3" w14:textId="77777777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 Kd.-Nr.</w:t>
            </w:r>
          </w:p>
          <w:p w14:paraId="0002D79A" w14:textId="77777777" w:rsidR="00F61033" w:rsidRPr="00717C50" w:rsidRDefault="00F61033" w:rsidP="00F61033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0815E7BF" w14:textId="77777777" w:rsidR="00F61033" w:rsidRPr="00F61033" w:rsidRDefault="00F61033" w:rsidP="00F61033">
            <w:pPr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7487BBD" w14:textId="77777777" w:rsidR="005E3BC1" w:rsidRDefault="005E3BC1"/>
    <w:tbl>
      <w:tblPr>
        <w:tblpPr w:leftFromText="141" w:rightFromText="141" w:vertAnchor="text" w:horzAnchor="margin" w:tblpY="155"/>
        <w:tblW w:w="9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67"/>
      </w:tblGrid>
      <w:tr w:rsidR="00A63E3A" w:rsidRPr="00897D08" w14:paraId="34CDDB6B" w14:textId="77777777" w:rsidTr="00A63E3A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pPr w:leftFromText="142" w:rightFromText="142" w:vertAnchor="text" w:horzAnchor="margin" w:tblpY="154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2127"/>
        <w:gridCol w:w="1275"/>
        <w:gridCol w:w="1134"/>
        <w:gridCol w:w="2127"/>
        <w:gridCol w:w="1417"/>
      </w:tblGrid>
      <w:tr w:rsidR="002347D0" w:rsidRPr="00897D08" w14:paraId="19227238" w14:textId="6182F753" w:rsidTr="00DA6BB0">
        <w:trPr>
          <w:cantSplit/>
          <w:trHeight w:hRule="exact" w:val="1311"/>
        </w:trPr>
        <w:tc>
          <w:tcPr>
            <w:tcW w:w="9209" w:type="dxa"/>
            <w:gridSpan w:val="6"/>
          </w:tcPr>
          <w:p w14:paraId="56D5EB4E" w14:textId="77777777" w:rsidR="002347D0" w:rsidRPr="00897D08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77777777" w:rsidR="002347D0" w:rsidRPr="00B63994" w:rsidRDefault="002347D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EDV-Unterrichtsräume, Übungsräume, Besprechungsräume, Sozialräume, Werkstätten, Berufsfeldbezogene Praxisräume, Multifunktionaler Simulationsraum</w:t>
            </w:r>
          </w:p>
          <w:p w14:paraId="78571B3E" w14:textId="77777777" w:rsidR="002347D0" w:rsidRDefault="002347D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DA6BB0">
        <w:trPr>
          <w:cantSplit/>
          <w:trHeight w:hRule="exact" w:val="589"/>
        </w:trPr>
        <w:tc>
          <w:tcPr>
            <w:tcW w:w="1129" w:type="dxa"/>
            <w:vAlign w:val="center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  <w:vAlign w:val="center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134" w:type="dxa"/>
            <w:vAlign w:val="center"/>
          </w:tcPr>
          <w:p w14:paraId="5D1DD11F" w14:textId="2AA51C81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Teilnehmer</w:t>
            </w:r>
            <w:r>
              <w:rPr>
                <w:rFonts w:ascii="Arial" w:hAnsi="Arial"/>
                <w:sz w:val="16"/>
              </w:rPr>
              <w:t>-</w:t>
            </w:r>
            <w:r w:rsidRPr="00897D08">
              <w:rPr>
                <w:rFonts w:ascii="Arial" w:hAnsi="Arial"/>
                <w:sz w:val="16"/>
              </w:rPr>
              <w:t>plätze</w:t>
            </w:r>
          </w:p>
        </w:tc>
        <w:tc>
          <w:tcPr>
            <w:tcW w:w="2127" w:type="dxa"/>
            <w:vAlign w:val="center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DA6BB0">
        <w:trPr>
          <w:cantSplit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3965BE3A" w:rsidR="002347D0" w:rsidRPr="00C02309" w:rsidRDefault="00FF67D2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760ED25" w14:textId="122A0B92" w:rsidTr="00DA6BB0">
        <w:trPr>
          <w:cantSplit/>
          <w:trHeight w:hRule="exact" w:val="799"/>
        </w:trPr>
        <w:tc>
          <w:tcPr>
            <w:tcW w:w="1129" w:type="dxa"/>
          </w:tcPr>
          <w:p w14:paraId="326EBEDC" w14:textId="16ECCC83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4C5883C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6AB4562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8BE2B8" w14:textId="62D9CB3A" w:rsidR="00FF67D2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057A51FD" w:rsidR="00FF67D2" w:rsidRPr="00717C50" w:rsidRDefault="00FF67D2" w:rsidP="00FF67D2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40991226"/>
            <w:placeholder>
              <w:docPart w:val="E32F910F66364C39B44B76DB427CF406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07C05F5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23BD486" w14:textId="1E33D950" w:rsidTr="00DA6BB0">
        <w:trPr>
          <w:cantSplit/>
          <w:trHeight w:hRule="exact" w:val="799"/>
        </w:trPr>
        <w:tc>
          <w:tcPr>
            <w:tcW w:w="1129" w:type="dxa"/>
          </w:tcPr>
          <w:p w14:paraId="0C768C12" w14:textId="6E83C0B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688837A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74AE47A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B579850" w14:textId="5366F9C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467BED28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172607599"/>
            <w:placeholder>
              <w:docPart w:val="4FB16C89CD5D446FA9A5D4B6C6DC089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08B3AD7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7B1E49" w14:textId="04123A91" w:rsidTr="00DA6BB0">
        <w:trPr>
          <w:cantSplit/>
          <w:trHeight w:hRule="exact" w:val="799"/>
        </w:trPr>
        <w:tc>
          <w:tcPr>
            <w:tcW w:w="1129" w:type="dxa"/>
          </w:tcPr>
          <w:p w14:paraId="1C54D992" w14:textId="2F06C61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6A77EE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5D9309A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6A88CAE" w14:textId="38A5FB86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2203D4E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03060476"/>
            <w:placeholder>
              <w:docPart w:val="6C1A578A0D164AC483356A7AF1F129CE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53CDE9B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68DD68EC" w14:textId="7D3B8A2B" w:rsidTr="00DA6BB0">
        <w:trPr>
          <w:cantSplit/>
          <w:trHeight w:hRule="exact" w:val="799"/>
        </w:trPr>
        <w:tc>
          <w:tcPr>
            <w:tcW w:w="1129" w:type="dxa"/>
          </w:tcPr>
          <w:p w14:paraId="5645D3CC" w14:textId="65A7B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7F8DFFB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1AD9B2A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B25BD4E" w14:textId="173EC88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1CEAC46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329207652"/>
            <w:placeholder>
              <w:docPart w:val="B8C3F631C04C49609BA6A7E791629480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13DADF3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5FAC397" w14:textId="11BDE1C0" w:rsidTr="00DA6BB0">
        <w:trPr>
          <w:cantSplit/>
          <w:trHeight w:hRule="exact" w:val="799"/>
        </w:trPr>
        <w:tc>
          <w:tcPr>
            <w:tcW w:w="1129" w:type="dxa"/>
          </w:tcPr>
          <w:p w14:paraId="110F0A4B" w14:textId="5E6D636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0259BF3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274D9173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4ECDE78" w14:textId="38CE13F9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558A4E82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072845650"/>
            <w:placeholder>
              <w:docPart w:val="9A0C269C9E1A4D24AC1E9D6B80630E3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0F77665D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4AE55E4" w14:textId="1BF63044" w:rsidTr="00DA6BB0">
        <w:trPr>
          <w:cantSplit/>
          <w:trHeight w:hRule="exact" w:val="799"/>
        </w:trPr>
        <w:tc>
          <w:tcPr>
            <w:tcW w:w="1129" w:type="dxa"/>
          </w:tcPr>
          <w:p w14:paraId="202E2D95" w14:textId="12867CB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A2835E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19A2E05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EEEE258" w14:textId="4EFA15BC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61705C17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390039986"/>
            <w:placeholder>
              <w:docPart w:val="E3515DA18745400E9147C35866A33A21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72C9A3D6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852BD90" w14:textId="5D460266" w:rsidTr="00DA6BB0">
        <w:trPr>
          <w:cantSplit/>
          <w:trHeight w:hRule="exact" w:val="799"/>
        </w:trPr>
        <w:tc>
          <w:tcPr>
            <w:tcW w:w="1129" w:type="dxa"/>
          </w:tcPr>
          <w:p w14:paraId="7F21D82D" w14:textId="76E9963D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77A54FE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65D68B8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B92AB2F" w14:textId="489CA825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2E92B76A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225800671"/>
            <w:placeholder>
              <w:docPart w:val="33FDCAE3A5D04FC3B9CEFC7CE6F8EB0B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0E83C689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E571FC" w14:textId="0E9F63EE" w:rsidTr="00DA6BB0">
        <w:trPr>
          <w:cantSplit/>
          <w:trHeight w:hRule="exact" w:val="799"/>
        </w:trPr>
        <w:tc>
          <w:tcPr>
            <w:tcW w:w="1129" w:type="dxa"/>
          </w:tcPr>
          <w:p w14:paraId="393EF8E2" w14:textId="1F70CFC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2E36E37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4DD62D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3359571" w14:textId="32AF192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1A123BA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7448874"/>
            <w:placeholder>
              <w:docPart w:val="94598A3B80C246499F5B6F088DBBA68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5FBC7F14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13681878" w14:textId="2FA97764" w:rsidTr="00DA6BB0">
        <w:trPr>
          <w:cantSplit/>
          <w:trHeight w:hRule="exact" w:val="799"/>
        </w:trPr>
        <w:tc>
          <w:tcPr>
            <w:tcW w:w="1129" w:type="dxa"/>
          </w:tcPr>
          <w:p w14:paraId="64529C86" w14:textId="0BA906EC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09E14488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2F62339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125AF206" w14:textId="532570C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5C071409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93725179"/>
            <w:placeholder>
              <w:docPart w:val="102AB1997DEE439E98592774DE4A8435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6C3A4037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748F221" w14:textId="68C365F2" w:rsidTr="00DA6BB0">
        <w:trPr>
          <w:cantSplit/>
          <w:trHeight w:hRule="exact" w:val="799"/>
        </w:trPr>
        <w:tc>
          <w:tcPr>
            <w:tcW w:w="1129" w:type="dxa"/>
          </w:tcPr>
          <w:p w14:paraId="1B7F7B87" w14:textId="1DE0319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55D5B47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7ADA5FD4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3867D64F" w14:textId="2B8253CD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3B47D0DF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739068980"/>
            <w:placeholder>
              <w:docPart w:val="636ADEB5FCF046BCADD6FCC30F9F2C27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55460DB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48C82CEC" w14:textId="268F39AA" w:rsidTr="00DA6BB0">
        <w:trPr>
          <w:cantSplit/>
          <w:trHeight w:hRule="exact" w:val="799"/>
        </w:trPr>
        <w:tc>
          <w:tcPr>
            <w:tcW w:w="1129" w:type="dxa"/>
          </w:tcPr>
          <w:p w14:paraId="047DA32D" w14:textId="524C88FB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0F8066E2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759223D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79A262AF" w14:textId="1963876A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558B6BD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520750691"/>
            <w:placeholder>
              <w:docPart w:val="863060F6554641B3B0482C9C3676CDCA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29BD1D4E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2E55BC08" w14:textId="2ED45654" w:rsidTr="00DA6BB0">
        <w:trPr>
          <w:cantSplit/>
          <w:trHeight w:hRule="exact" w:val="799"/>
        </w:trPr>
        <w:tc>
          <w:tcPr>
            <w:tcW w:w="1129" w:type="dxa"/>
          </w:tcPr>
          <w:p w14:paraId="42703FA3" w14:textId="0A9E8783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5CD40F3B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51B6AAB7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3D0861E" w14:textId="4DEC395F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1843E505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9394530"/>
            <w:placeholder>
              <w:docPart w:val="70F4778B4A6B41FAB4EECDA844035E64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4FA73A5B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FF67D2" w:rsidRPr="00C02309" w14:paraId="3FDE449F" w14:textId="6CB1E4C7" w:rsidTr="00DA6BB0">
        <w:trPr>
          <w:cantSplit/>
          <w:trHeight w:hRule="exact" w:val="799"/>
        </w:trPr>
        <w:tc>
          <w:tcPr>
            <w:tcW w:w="1129" w:type="dxa"/>
          </w:tcPr>
          <w:p w14:paraId="2A1B5A78" w14:textId="2B592C9E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13832841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442108CE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6B5363FE" w14:textId="50B9D850" w:rsidR="00FF67D2" w:rsidRPr="00897D08" w:rsidRDefault="00FF67D2" w:rsidP="00FF67D2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606490B6" w:rsidR="00FF67D2" w:rsidRPr="00897D08" w:rsidRDefault="00FF67D2" w:rsidP="00FF67D2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746794962"/>
            <w:placeholder>
              <w:docPart w:val="4A2CBD82DCBB4DBF9ADCE52C998A8018"/>
            </w:placeholder>
            <w:showingPlcHdr/>
            <w:dropDownList>
              <w:listItem w:value="Wählen Sie ein Element aus."/>
              <w:listItem w:displayText="Eigentum des Auftragnehmers / BG-Mitglieds" w:value="Eigentum 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307A2AE8" w:rsidR="00FF67D2" w:rsidRPr="00C02309" w:rsidRDefault="00FF67D2" w:rsidP="00FF67D2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4CFB7049" w14:textId="77777777" w:rsidR="005E3BC1" w:rsidRPr="00E63AD8" w:rsidRDefault="005E3BC1">
      <w:pPr>
        <w:rPr>
          <w:sz w:val="10"/>
        </w:rPr>
      </w:pPr>
    </w:p>
    <w:p w14:paraId="33914A6A" w14:textId="77777777" w:rsidR="002347D0" w:rsidRDefault="002347D0" w:rsidP="00353BF1">
      <w:pPr>
        <w:rPr>
          <w:rFonts w:ascii="Arial" w:hAnsi="Arial"/>
          <w:sz w:val="16"/>
        </w:rPr>
      </w:pPr>
    </w:p>
    <w:p w14:paraId="650F8944" w14:textId="1027FDB8" w:rsidR="00353BF1" w:rsidRDefault="002347D0" w:rsidP="00353BF1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2011F35C" w14:textId="77777777" w:rsidR="00B63994" w:rsidRDefault="00B63994" w:rsidP="00353BF1">
      <w:pPr>
        <w:rPr>
          <w:rFonts w:ascii="Arial" w:hAnsi="Arial"/>
          <w:sz w:val="16"/>
        </w:rPr>
      </w:pPr>
    </w:p>
    <w:p w14:paraId="6BB1DB59" w14:textId="77777777" w:rsidR="00A63E3A" w:rsidRDefault="00A63E3A" w:rsidP="00353BF1">
      <w:pPr>
        <w:rPr>
          <w:rFonts w:ascii="Arial" w:hAnsi="Arial"/>
          <w:sz w:val="16"/>
        </w:rPr>
      </w:pPr>
    </w:p>
    <w:p w14:paraId="2138D7C0" w14:textId="77777777" w:rsidR="00A63E3A" w:rsidRDefault="00A63E3A" w:rsidP="00353BF1">
      <w:pPr>
        <w:rPr>
          <w:rFonts w:ascii="Arial" w:hAnsi="Arial"/>
          <w:sz w:val="16"/>
        </w:rPr>
      </w:pPr>
    </w:p>
    <w:p w14:paraId="0DBC73F0" w14:textId="77777777" w:rsidR="002347D0" w:rsidRDefault="002347D0" w:rsidP="00E63AD8">
      <w:pPr>
        <w:jc w:val="both"/>
        <w:rPr>
          <w:rFonts w:ascii="Arial" w:hAnsi="Arial"/>
          <w:sz w:val="16"/>
        </w:rPr>
      </w:pPr>
    </w:p>
    <w:p w14:paraId="317356DB" w14:textId="0ECFFB4F" w:rsidR="00A63E3A" w:rsidRPr="001D6907" w:rsidRDefault="001D0B6A" w:rsidP="00E63AD8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p w14:paraId="30D7D16C" w14:textId="77777777" w:rsidR="00A63E3A" w:rsidRDefault="00A63E3A" w:rsidP="00353BF1">
      <w:pPr>
        <w:rPr>
          <w:rFonts w:ascii="Arial" w:hAnsi="Arial"/>
          <w:sz w:val="16"/>
        </w:rPr>
      </w:pPr>
    </w:p>
    <w:p w14:paraId="6289E91C" w14:textId="77777777" w:rsidR="00B63994" w:rsidRPr="00E63AD8" w:rsidRDefault="00B63994" w:rsidP="00353BF1">
      <w:pPr>
        <w:rPr>
          <w:rFonts w:ascii="Arial" w:hAnsi="Arial"/>
          <w:sz w:val="10"/>
        </w:rPr>
      </w:pPr>
    </w:p>
    <w:tbl>
      <w:tblPr>
        <w:tblpPr w:leftFromText="141" w:rightFromText="141" w:vertAnchor="text" w:horzAnchor="margin" w:tblpY="106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09"/>
      </w:tblGrid>
      <w:tr w:rsidR="00B63994" w:rsidRPr="00897D08" w14:paraId="0E998D48" w14:textId="77777777" w:rsidTr="00B63994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13DB84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>
              <w:rPr>
                <w:rFonts w:ascii="Arial" w:hAnsi="Arial"/>
                <w:sz w:val="16"/>
                <w:szCs w:val="16"/>
              </w:rPr>
              <w:t xml:space="preserve">        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3E45E37A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     Ort,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Datum                          </w:t>
            </w:r>
            <w:r>
              <w:rPr>
                <w:rFonts w:ascii="Arial" w:hAnsi="Arial"/>
                <w:sz w:val="16"/>
                <w:szCs w:val="16"/>
              </w:rPr>
              <w:t xml:space="preserve">                                                                                  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   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25596" w14:textId="77777777" w:rsidR="00B514BD" w:rsidRDefault="00B514BD">
      <w:r>
        <w:separator/>
      </w:r>
    </w:p>
  </w:endnote>
  <w:endnote w:type="continuationSeparator" w:id="0">
    <w:p w14:paraId="61EB13F2" w14:textId="77777777" w:rsidR="00B514BD" w:rsidRDefault="00B5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2CF6FD20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1D6907">
      <w:rPr>
        <w:rFonts w:ascii="Arial" w:hAnsi="Arial" w:cs="Arial"/>
      </w:rPr>
      <w:t>10</w:t>
    </w:r>
    <w:r w:rsidR="00B63994">
      <w:rPr>
        <w:rFonts w:ascii="Arial" w:hAnsi="Arial" w:cs="Arial"/>
      </w:rPr>
      <w:t>/2019</w:t>
    </w:r>
    <w:r w:rsidR="00B57D47" w:rsidRPr="00FA3846">
      <w:rPr>
        <w:rFonts w:ascii="Arial" w:hAnsi="Arial" w:cs="Arial"/>
      </w:rPr>
      <w:tab/>
    </w:r>
    <w:r w:rsidR="001C1D51">
      <w:rPr>
        <w:rFonts w:ascii="Arial" w:hAnsi="Arial" w:cs="Arial"/>
      </w:rPr>
      <w:t>Nord_BO_R.1</w:t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A22D86">
      <w:rPr>
        <w:rFonts w:ascii="Arial" w:hAnsi="Arial" w:cs="Arial"/>
        <w:noProof/>
      </w:rPr>
      <w:t>2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92813" w14:textId="77777777" w:rsidR="001C1D51" w:rsidRDefault="001C1D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421D3C" w14:textId="77777777" w:rsidR="00B514BD" w:rsidRDefault="00B514BD">
      <w:r>
        <w:separator/>
      </w:r>
    </w:p>
  </w:footnote>
  <w:footnote w:type="continuationSeparator" w:id="0">
    <w:p w14:paraId="2621F573" w14:textId="77777777" w:rsidR="00B514BD" w:rsidRDefault="00B51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FDBB9" w14:textId="77777777" w:rsidR="001C1D51" w:rsidRDefault="001C1D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B9EC5" w14:textId="77777777" w:rsidR="001C1D51" w:rsidRDefault="001C1D5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CE712" w14:textId="77777777" w:rsidR="001C1D51" w:rsidRDefault="001C1D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d3VXojDEQ1LFTo2hRJjhUBe69pljs+4CaZ+tXs7fWy8RV62sxhnvCygHBS/pvLOx/uEnD0hjQYqUgL42PT8ySA==" w:saltValue="BmdgSwPv73JDmGHMe8ZZlw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1EE8"/>
    <w:rsid w:val="000033E7"/>
    <w:rsid w:val="000B6DBB"/>
    <w:rsid w:val="000C7D13"/>
    <w:rsid w:val="001065CD"/>
    <w:rsid w:val="00156EC3"/>
    <w:rsid w:val="001A61E7"/>
    <w:rsid w:val="001C1D51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53BF1"/>
    <w:rsid w:val="00354E2B"/>
    <w:rsid w:val="00357875"/>
    <w:rsid w:val="00361DC3"/>
    <w:rsid w:val="003723DB"/>
    <w:rsid w:val="00384768"/>
    <w:rsid w:val="003B515E"/>
    <w:rsid w:val="003E2045"/>
    <w:rsid w:val="003E2C88"/>
    <w:rsid w:val="0042328A"/>
    <w:rsid w:val="004378E1"/>
    <w:rsid w:val="00452D83"/>
    <w:rsid w:val="00520554"/>
    <w:rsid w:val="00547EE3"/>
    <w:rsid w:val="005B1C18"/>
    <w:rsid w:val="005E3BC1"/>
    <w:rsid w:val="006006F2"/>
    <w:rsid w:val="006155FC"/>
    <w:rsid w:val="00630C71"/>
    <w:rsid w:val="00661820"/>
    <w:rsid w:val="006C1ABF"/>
    <w:rsid w:val="006D72A9"/>
    <w:rsid w:val="007061EF"/>
    <w:rsid w:val="00706B31"/>
    <w:rsid w:val="00717C50"/>
    <w:rsid w:val="0075750C"/>
    <w:rsid w:val="00777C9C"/>
    <w:rsid w:val="00794603"/>
    <w:rsid w:val="00796123"/>
    <w:rsid w:val="007D04DE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22D86"/>
    <w:rsid w:val="00A43320"/>
    <w:rsid w:val="00A63E3A"/>
    <w:rsid w:val="00A83AE2"/>
    <w:rsid w:val="00AF4466"/>
    <w:rsid w:val="00AF54F9"/>
    <w:rsid w:val="00B514BD"/>
    <w:rsid w:val="00B57D47"/>
    <w:rsid w:val="00B63994"/>
    <w:rsid w:val="00C02309"/>
    <w:rsid w:val="00C202C8"/>
    <w:rsid w:val="00CF0408"/>
    <w:rsid w:val="00D2646A"/>
    <w:rsid w:val="00DA6BB0"/>
    <w:rsid w:val="00DE04C0"/>
    <w:rsid w:val="00E008C9"/>
    <w:rsid w:val="00E10BE5"/>
    <w:rsid w:val="00E542B0"/>
    <w:rsid w:val="00E63AD8"/>
    <w:rsid w:val="00E741EC"/>
    <w:rsid w:val="00EA7126"/>
    <w:rsid w:val="00EC1AA4"/>
    <w:rsid w:val="00ED331F"/>
    <w:rsid w:val="00F54AA5"/>
    <w:rsid w:val="00F61033"/>
    <w:rsid w:val="00F67EF9"/>
    <w:rsid w:val="00FA3846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6F2FED" w:rsidP="006F2FED">
          <w:pPr>
            <w:pStyle w:val="70A8620DCF404E8D8032EDA1BC870489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6F2FED" w:rsidP="006F2FED">
          <w:pPr>
            <w:pStyle w:val="48E09E2AB10D4FEAA422F05166863E519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6F2FED" w:rsidP="006F2FED">
          <w:pPr>
            <w:pStyle w:val="4AE974971EBD4F16B7336659ECD9A423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2F910F66364C39B44B76DB427CF4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F67027-147F-4282-A3A8-E5A4B6DB917E}"/>
      </w:docPartPr>
      <w:docPartBody>
        <w:p w:rsidR="00146CB3" w:rsidRDefault="00D6734A" w:rsidP="00D6734A">
          <w:pPr>
            <w:pStyle w:val="E32F910F66364C39B44B76DB427CF406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FB16C89CD5D446FA9A5D4B6C6DC08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DE1F0F-3DFB-46DE-A357-09AEC9610F15}"/>
      </w:docPartPr>
      <w:docPartBody>
        <w:p w:rsidR="00146CB3" w:rsidRDefault="00D6734A" w:rsidP="00D6734A">
          <w:pPr>
            <w:pStyle w:val="4FB16C89CD5D446FA9A5D4B6C6DC089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C1A578A0D164AC483356A7AF1F129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AF84D5-D3CE-4B8C-B6E8-EFE8E4CDC67E}"/>
      </w:docPartPr>
      <w:docPartBody>
        <w:p w:rsidR="00146CB3" w:rsidRDefault="00D6734A" w:rsidP="00D6734A">
          <w:pPr>
            <w:pStyle w:val="6C1A578A0D164AC483356A7AF1F129CE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B8C3F631C04C49609BA6A7E7916294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E74DE-AFC3-4C00-B31C-9571E365EBAB}"/>
      </w:docPartPr>
      <w:docPartBody>
        <w:p w:rsidR="00146CB3" w:rsidRDefault="00D6734A" w:rsidP="00D6734A">
          <w:pPr>
            <w:pStyle w:val="B8C3F631C04C49609BA6A7E791629480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A0C269C9E1A4D24AC1E9D6B80630E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ABA120-DA17-49AD-A254-ECE0DD364061}"/>
      </w:docPartPr>
      <w:docPartBody>
        <w:p w:rsidR="00146CB3" w:rsidRDefault="00D6734A" w:rsidP="00D6734A">
          <w:pPr>
            <w:pStyle w:val="9A0C269C9E1A4D24AC1E9D6B80630E3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E3515DA18745400E9147C35866A33A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4E5212-2A82-4C2C-8810-DBB8D989AADE}"/>
      </w:docPartPr>
      <w:docPartBody>
        <w:p w:rsidR="00146CB3" w:rsidRDefault="00D6734A" w:rsidP="00D6734A">
          <w:pPr>
            <w:pStyle w:val="E3515DA18745400E9147C35866A33A21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33FDCAE3A5D04FC3B9CEFC7CE6F8EB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93909A-E785-4302-9E76-717E6A4D14C5}"/>
      </w:docPartPr>
      <w:docPartBody>
        <w:p w:rsidR="00146CB3" w:rsidRDefault="00D6734A" w:rsidP="00D6734A">
          <w:pPr>
            <w:pStyle w:val="33FDCAE3A5D04FC3B9CEFC7CE6F8EB0B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94598A3B80C246499F5B6F088DBBA68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EFE4A-A784-4EBF-894C-1CA87BF484A0}"/>
      </w:docPartPr>
      <w:docPartBody>
        <w:p w:rsidR="00146CB3" w:rsidRDefault="00D6734A" w:rsidP="00D6734A">
          <w:pPr>
            <w:pStyle w:val="94598A3B80C246499F5B6F088DBBA68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102AB1997DEE439E98592774DE4A84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95BA22-CA6F-45F5-80A7-6EC504E783E9}"/>
      </w:docPartPr>
      <w:docPartBody>
        <w:p w:rsidR="00146CB3" w:rsidRDefault="00D6734A" w:rsidP="00D6734A">
          <w:pPr>
            <w:pStyle w:val="102AB1997DEE439E98592774DE4A8435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636ADEB5FCF046BCADD6FCC30F9F2C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731C70-A242-4FDD-A1E6-9D1FC71CA6BC}"/>
      </w:docPartPr>
      <w:docPartBody>
        <w:p w:rsidR="00146CB3" w:rsidRDefault="00D6734A" w:rsidP="00D6734A">
          <w:pPr>
            <w:pStyle w:val="636ADEB5FCF046BCADD6FCC30F9F2C27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863060F6554641B3B0482C9C3676CDC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A7FEB6-8BE0-427C-9847-82DE0EEA082C}"/>
      </w:docPartPr>
      <w:docPartBody>
        <w:p w:rsidR="00146CB3" w:rsidRDefault="00D6734A" w:rsidP="00D6734A">
          <w:pPr>
            <w:pStyle w:val="863060F6554641B3B0482C9C3676CDCA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70F4778B4A6B41FAB4EECDA844035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90729C-1A72-41B4-94EB-9D456763B37F}"/>
      </w:docPartPr>
      <w:docPartBody>
        <w:p w:rsidR="00146CB3" w:rsidRDefault="00D6734A" w:rsidP="00D6734A">
          <w:pPr>
            <w:pStyle w:val="70F4778B4A6B41FAB4EECDA844035E64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  <w:docPart>
      <w:docPartPr>
        <w:name w:val="4A2CBD82DCBB4DBF9ADCE52C998A801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711679-CB70-4BDF-A38C-F130BC78BEDC}"/>
      </w:docPartPr>
      <w:docPartBody>
        <w:p w:rsidR="00146CB3" w:rsidRDefault="00D6734A" w:rsidP="00D6734A">
          <w:pPr>
            <w:pStyle w:val="4A2CBD82DCBB4DBF9ADCE52C998A8018"/>
          </w:pPr>
          <w:r w:rsidRPr="00C02309">
            <w:rPr>
              <w:rStyle w:val="Platzhaltertext"/>
              <w:rFonts w:ascii="Arial" w:hAnsi="Arial" w:cs="Arial"/>
              <w:color w:val="auto"/>
              <w:sz w:val="16"/>
              <w:szCs w:val="16"/>
            </w:rPr>
            <w:t>Wählen Sie ein Element</w:t>
          </w:r>
          <w:r w:rsidRPr="00C02309">
            <w:rPr>
              <w:rStyle w:val="Platzhaltertext"/>
              <w:color w:val="auto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46CB3"/>
    <w:rsid w:val="00250982"/>
    <w:rsid w:val="00282034"/>
    <w:rsid w:val="00440F77"/>
    <w:rsid w:val="00686596"/>
    <w:rsid w:val="006F2FED"/>
    <w:rsid w:val="00784835"/>
    <w:rsid w:val="00AC02FE"/>
    <w:rsid w:val="00BE2E74"/>
    <w:rsid w:val="00D6734A"/>
    <w:rsid w:val="00E4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6734A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25</cp:revision>
  <cp:lastPrinted>2005-11-29T09:43:00Z</cp:lastPrinted>
  <dcterms:created xsi:type="dcterms:W3CDTF">2019-10-04T09:07:00Z</dcterms:created>
  <dcterms:modified xsi:type="dcterms:W3CDTF">2023-01-13T06:36:00Z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